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2A11EE" w14:textId="250AAB3D"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63A6F554"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200.330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Commission, or visit the Inspector General’s website at </w:t>
      </w:r>
      <w:hyperlink r:id="rId10"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w:t>
      </w:r>
      <w:r w:rsidRPr="006E4F58">
        <w:rPr>
          <w:rFonts w:ascii="Times New Roman" w:eastAsia="Times New Roman" w:hAnsi="Times New Roman" w:cs="Times New Roman"/>
        </w:rPr>
        <w:lastRenderedPageBreak/>
        <w:t>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§24-4.7 [Telephone Solicitation Of Consumers];</w:t>
      </w:r>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0" w:name="IC24-5-12"/>
      <w:r w:rsidRPr="006E4F58">
        <w:rPr>
          <w:rFonts w:ascii="Times New Roman" w:eastAsia="Times New Roman" w:hAnsi="Times New Roman" w:cs="Times New Roman"/>
        </w:rPr>
        <w:t>Telephone Solicitations</w:t>
      </w:r>
      <w:bookmarkEnd w:id="0"/>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1" w:name="IC24-5-14"/>
      <w:r w:rsidRPr="006E4F58">
        <w:rPr>
          <w:rFonts w:ascii="Times New Roman" w:eastAsia="Times New Roman" w:hAnsi="Times New Roman" w:cs="Times New Roman"/>
        </w:rPr>
        <w:t>Regulation of Automatic Dialing Machines</w:t>
      </w:r>
      <w:bookmarkEnd w:id="1"/>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state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w:t>
      </w:r>
      <w:r w:rsidRPr="006E4F58">
        <w:rPr>
          <w:rFonts w:ascii="Times New Roman" w:eastAsia="Times New Roman" w:hAnsi="Times New Roman" w:cs="Times New Roman"/>
        </w:rPr>
        <w:lastRenderedPageBreak/>
        <w:t>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72A122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2" w:name="_Toc236554569"/>
      <w:r w:rsidRPr="007412B2">
        <w:rPr>
          <w:rFonts w:ascii="Times New Roman" w:eastAsia="Times New Roman" w:hAnsi="Times New Roman" w:cs="Times New Roman"/>
        </w:rPr>
        <w:t>Furnish phase-in training; and</w:t>
      </w:r>
      <w:bookmarkEnd w:id="2"/>
    </w:p>
    <w:p w14:paraId="172A122F"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Exercise its best efforts and cooperation to effect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w:t>
      </w:r>
      <w:r w:rsidRPr="006E4F58">
        <w:rPr>
          <w:rFonts w:ascii="Times New Roman" w:eastAsia="Times New Roman" w:hAnsi="Times New Roman" w:cs="Times New Roman"/>
        </w:rPr>
        <w:lastRenderedPageBreak/>
        <w:t>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conviction;</w:t>
      </w:r>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lastRenderedPageBreak/>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As required by Financial Management Circular 2007-1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469C4935"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xml:space="preserve">.  The Contractor agrees to indemnify, defend, and hold harmless the State, its agents, officials, and employees from all third party claims and suits including court costs, </w:t>
      </w:r>
      <w:ins w:id="3" w:author="Author">
        <w:r w:rsidR="00F57E85">
          <w:rPr>
            <w:rFonts w:ascii="Times New Roman" w:eastAsia="Times New Roman" w:hAnsi="Times New Roman" w:cs="Times New Roman"/>
          </w:rPr>
          <w:t xml:space="preserve">reasonable </w:t>
        </w:r>
      </w:ins>
      <w:r w:rsidRPr="006E4F58">
        <w:rPr>
          <w:rFonts w:ascii="Times New Roman" w:eastAsia="Times New Roman" w:hAnsi="Times New Roman" w:cs="Times New Roman"/>
        </w:rPr>
        <w:t xml:space="preserve">attorney’s fees, and other expenses caused by </w:t>
      </w:r>
      <w:del w:id="4" w:author="Author">
        <w:r w:rsidRPr="006E4F58" w:rsidDel="00F57E85">
          <w:rPr>
            <w:rFonts w:ascii="Times New Roman" w:eastAsia="Times New Roman" w:hAnsi="Times New Roman" w:cs="Times New Roman"/>
          </w:rPr>
          <w:delText xml:space="preserve">any act or omission </w:delText>
        </w:r>
      </w:del>
      <w:ins w:id="5" w:author="Author">
        <w:r w:rsidR="00F57E85">
          <w:rPr>
            <w:rFonts w:ascii="Times New Roman" w:eastAsia="Times New Roman" w:hAnsi="Times New Roman" w:cs="Times New Roman"/>
          </w:rPr>
          <w:t xml:space="preserve">the gross negligence, willful misconduct or violation of law </w:t>
        </w:r>
      </w:ins>
      <w:r w:rsidRPr="006E4F58">
        <w:rPr>
          <w:rFonts w:ascii="Times New Roman" w:eastAsia="Times New Roman" w:hAnsi="Times New Roman" w:cs="Times New Roman"/>
        </w:rPr>
        <w:t>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21A4231C"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sidR="005C7741">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lastRenderedPageBreak/>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Division of Supplier Diversity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1"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12" w:history="1"/>
      <w:r w:rsidRPr="00985F5A">
        <w:rPr>
          <w:rStyle w:val="Hyperlink"/>
          <w:rFonts w:ascii="Times New Roman" w:hAnsi="Times New Roman" w:cs="Times New Roman"/>
        </w:rPr>
        <w:t xml:space="preserve"> </w:t>
      </w:r>
      <w:hyperlink r:id="rId13"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4"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4D718B">
      <w:pPr>
        <w:jc w:val="both"/>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5"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7777777"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4B162E6"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lastRenderedPageBreak/>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 xml:space="preserve">completed operations </w:t>
      </w:r>
      <w:commentRangeStart w:id="6"/>
      <w:r w:rsidRPr="00351EEC">
        <w:rPr>
          <w:rFonts w:ascii="Times New Roman" w:hAnsi="Times New Roman" w:cs="Times New Roman"/>
        </w:rPr>
        <w:t>coverage</w:t>
      </w:r>
      <w:commentRangeEnd w:id="6"/>
      <w:r w:rsidR="00F57E85">
        <w:rPr>
          <w:rStyle w:val="CommentReference"/>
        </w:rPr>
        <w:commentReference w:id="6"/>
      </w:r>
      <w:r w:rsidRPr="00351EEC">
        <w:rPr>
          <w:rFonts w:ascii="Times New Roman" w:hAnsi="Times New Roman" w:cs="Times New Roman"/>
        </w:rPr>
        <w:t xml:space="preserv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w:t>
      </w:r>
      <w:ins w:id="7" w:author="Author">
        <w:r w:rsidR="00F57E85">
          <w:rPr>
            <w:rFonts w:ascii="Times New Roman" w:hAnsi="Times New Roman" w:cs="Times New Roman"/>
          </w:rPr>
          <w:t>1</w:t>
        </w:r>
      </w:ins>
      <w:del w:id="8" w:author="Author">
        <w:r w:rsidRPr="00351EEC" w:rsidDel="00F57E85">
          <w:rPr>
            <w:rFonts w:ascii="Times New Roman" w:hAnsi="Times New Roman" w:cs="Times New Roman"/>
          </w:rPr>
          <w:delText>5</w:delText>
        </w:r>
      </w:del>
      <w:r w:rsidRPr="00351EEC">
        <w:rPr>
          <w:rFonts w:ascii="Times New Roman" w:hAnsi="Times New Roman" w:cs="Times New Roman"/>
        </w:rPr>
        <w:t>,000,000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21948931"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 xml:space="preserve">person </w:t>
      </w:r>
      <w:commentRangeStart w:id="9"/>
      <w:r w:rsidRPr="00351EEC">
        <w:rPr>
          <w:rFonts w:ascii="Times New Roman" w:hAnsi="Times New Roman" w:cs="Times New Roman"/>
        </w:rPr>
        <w:t>and</w:t>
      </w:r>
      <w:commentRangeEnd w:id="9"/>
      <w:r w:rsidR="00F57E85">
        <w:rPr>
          <w:rStyle w:val="CommentReference"/>
        </w:rPr>
        <w:commentReference w:id="9"/>
      </w:r>
      <w:r w:rsidRPr="00351EEC">
        <w:rPr>
          <w:rFonts w:ascii="Times New Roman" w:hAnsi="Times New Roman" w:cs="Times New Roman"/>
        </w:rPr>
        <w:t xml:space="preserve"> $</w:t>
      </w:r>
      <w:ins w:id="10" w:author="Author">
        <w:r w:rsidR="00F57E85">
          <w:rPr>
            <w:rFonts w:ascii="Times New Roman" w:hAnsi="Times New Roman" w:cs="Times New Roman"/>
          </w:rPr>
          <w:t>1</w:t>
        </w:r>
      </w:ins>
      <w:del w:id="11" w:author="Author">
        <w:r w:rsidRPr="00351EEC" w:rsidDel="00F57E85">
          <w:rPr>
            <w:rFonts w:ascii="Times New Roman" w:hAnsi="Times New Roman" w:cs="Times New Roman"/>
          </w:rPr>
          <w:delText>5</w:delText>
        </w:r>
      </w:del>
      <w:r w:rsidRPr="00351EEC">
        <w:rPr>
          <w:rFonts w:ascii="Times New Roman" w:hAnsi="Times New Roman" w:cs="Times New Roman"/>
        </w:rPr>
        <w:t>,000,000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77777777"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if requested by the State addressing risks associated with </w:t>
      </w:r>
      <w:r w:rsidRPr="00351EEC">
        <w:rPr>
          <w:rFonts w:ascii="Times New Roman" w:hAnsi="Times New Roman" w:cs="Times New Roman"/>
        </w:rPr>
        <w:t>electronic transmissions, the internet, networks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3.   The State will be defended, indemnified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lastRenderedPageBreak/>
        <w:t>5.    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12" w:name="_Toc236554570"/>
      <w:r w:rsidRPr="006E4F58">
        <w:rPr>
          <w:rFonts w:ascii="Times New Roman" w:eastAsia="Times New Roman" w:hAnsi="Times New Roman" w:cs="Times New Roman"/>
        </w:rPr>
        <w:t>Key person(s) to this Contract is/are _________________________________________</w:t>
      </w:r>
      <w:bookmarkEnd w:id="12"/>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lastRenderedPageBreak/>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9"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20"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21"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Pr="006E4F58">
        <w:rPr>
          <w:rFonts w:ascii="Times New Roman" w:eastAsia="Times New Roman" w:hAnsi="Times New Roman" w:cs="Times New Roman"/>
        </w:rPr>
        <w:t>first 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77777777"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thirty 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lastRenderedPageBreak/>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software</w:t>
      </w:r>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77518CF2"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D515C5" w:rsidRPr="00CC7635">
        <w:rPr>
          <w:rFonts w:ascii="Times New Roman" w:hAnsi="Times New Roman" w:cs="Times New Roman"/>
        </w:rPr>
        <w:t>information,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 xml:space="preserve">and </w:t>
      </w:r>
      <w:r w:rsidR="00363E42">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 xml:space="preserve">nclude and is not limited to </w:t>
      </w:r>
      <w:r w:rsidRPr="006E4F58">
        <w:rPr>
          <w:rFonts w:ascii="Times New Roman" w:eastAsia="Times New Roman" w:hAnsi="Times New Roman" w:cs="Times New Roman"/>
        </w:rPr>
        <w:t xml:space="preserve"> </w:t>
      </w:r>
      <w:r w:rsidR="007412B2">
        <w:rPr>
          <w:rFonts w:ascii="Times New Roman" w:eastAsia="Times New Roman" w:hAnsi="Times New Roman" w:cs="Times New Roman"/>
        </w:rPr>
        <w:t>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lastRenderedPageBreak/>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w:t>
      </w:r>
      <w:r w:rsidRPr="006E4F58">
        <w:rPr>
          <w:rFonts w:ascii="Times New Roman" w:eastAsia="Times New Roman" w:hAnsi="Times New Roman" w:cs="Times New Roman"/>
        </w:rPr>
        <w:tab/>
        <w:t>Correct or cure any breach of this Contract; the time to correct or cure the breach may be extended beyond thirty (30) days if the State determines progress is being made and the extension is agreed to by the parties;</w:t>
      </w:r>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Deliver the supplies or perform the services within the time specified in this Contract or any extension;</w:t>
      </w:r>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13"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13"/>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Budget Agency’s </w:t>
      </w:r>
      <w:r w:rsidR="00573ED0" w:rsidRPr="00906E3B">
        <w:rPr>
          <w:rFonts w:ascii="Times New Roman" w:eastAsia="Times New Roman" w:hAnsi="Times New Roman" w:cs="Times New Roman"/>
          <w:i/>
        </w:rPr>
        <w:t xml:space="preserve">Financial Management Circular – Travel Policies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573ED0" w:rsidRPr="00976629">
        <w:rPr>
          <w:rFonts w:ascii="Times New Roman" w:eastAsia="Times New Roman" w:hAnsi="Times New Roman" w:cs="Times New Roman"/>
          <w:i/>
        </w:rPr>
        <w:t>Circular</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11EF4B31" w:rsidR="006E4F58" w:rsidRDefault="006E4F58" w:rsidP="006E4F58">
      <w:pPr>
        <w:spacing w:after="0" w:line="240" w:lineRule="auto"/>
        <w:rPr>
          <w:ins w:id="14" w:author="Author"/>
          <w:rFonts w:ascii="Times New Roman" w:eastAsia="Times New Roman" w:hAnsi="Times New Roman" w:cs="Times New Roman"/>
        </w:rPr>
      </w:pPr>
    </w:p>
    <w:p w14:paraId="0431B7EF" w14:textId="552174E8" w:rsidR="00F57E85" w:rsidRPr="00B423D6" w:rsidRDefault="00F57E85" w:rsidP="00F57E85">
      <w:pPr>
        <w:rPr>
          <w:ins w:id="15" w:author="Author"/>
          <w:rFonts w:ascii="Arial" w:hAnsi="Arial" w:cs="Arial"/>
          <w:sz w:val="18"/>
          <w:szCs w:val="18"/>
        </w:rPr>
      </w:pPr>
      <w:ins w:id="16" w:author="Author">
        <w:r>
          <w:rPr>
            <w:rFonts w:ascii="Times New Roman" w:eastAsia="Times New Roman" w:hAnsi="Times New Roman" w:cs="Times New Roman"/>
          </w:rPr>
          <w:t xml:space="preserve">49. Limitation of Liability. </w:t>
        </w:r>
      </w:ins>
    </w:p>
    <w:p w14:paraId="0269FEB4" w14:textId="77777777" w:rsidR="00F57E85" w:rsidRPr="00F57E85" w:rsidRDefault="00F57E85" w:rsidP="00F57E85">
      <w:pPr>
        <w:rPr>
          <w:ins w:id="17" w:author="Author"/>
          <w:rFonts w:ascii="Times New Roman" w:hAnsi="Times New Roman" w:cs="Times New Roman"/>
        </w:rPr>
      </w:pPr>
      <w:ins w:id="18" w:author="Author">
        <w:r w:rsidRPr="00F57E85">
          <w:rPr>
            <w:rFonts w:ascii="Times New Roman" w:hAnsi="Times New Roman" w:cs="Times New Roman"/>
          </w:rPr>
          <w:t xml:space="preserve">NEITHER PARTY WILL BE LIABLE FOR ANY SPECIAL, PUNITIVE, INDIRECT, INCIDENTAL OR CONSEQUENTIAL DAMAGES INCLUDING, BUT NOT LIMITED TO, LOSS OF OR DAMAGE TO DATA, LOSS OF ANTICIPATED REVENUE OR PROFITS, WORK STOPPAGE OR IMPAIRMENT OF OTHER ASSETS, WHETHER OR NOT FORESEEABLE AND WHETHER OR NOT A PARTY HAS BEEN ADVISED OF THE POSSIBILITY OF SUCH DAMAGES.  </w:t>
        </w:r>
      </w:ins>
    </w:p>
    <w:p w14:paraId="2424548B" w14:textId="0DE0AD0C" w:rsidR="00F57E85" w:rsidRDefault="00F57E85" w:rsidP="00F57E85">
      <w:pPr>
        <w:spacing w:after="0" w:line="240" w:lineRule="auto"/>
        <w:rPr>
          <w:ins w:id="19" w:author="Author"/>
          <w:rFonts w:ascii="Times New Roman" w:hAnsi="Times New Roman" w:cs="Times New Roman"/>
        </w:rPr>
      </w:pPr>
      <w:ins w:id="20" w:author="Author">
        <w:r w:rsidRPr="00F57E85">
          <w:rPr>
            <w:rFonts w:ascii="Times New Roman" w:hAnsi="Times New Roman" w:cs="Times New Roman"/>
          </w:rPr>
          <w:t xml:space="preserve">EXCEPT IN THE CASE OF BREACH OF EACH PARTY’S LIABILITY FOR PERSONAL INJURY/PROPERTY DAMAGE, EITHER PARTY’S TOTAL CUMULATIVE LIABILITY TO THE OTHER IN CONNECTION WITH THIS AGREEMENT, WHETHER IN CONTRACT, TORT OR </w:t>
        </w:r>
        <w:r w:rsidRPr="00F57E85">
          <w:rPr>
            <w:rFonts w:ascii="Times New Roman" w:hAnsi="Times New Roman" w:cs="Times New Roman"/>
          </w:rPr>
          <w:lastRenderedPageBreak/>
          <w:t>OTHER THEORY, WILL NOT EXCEED THE TOTAL AMOUNT OF FEES ACTUALLY PAID OR PAYABLE BY THE STATE OF INDIANA TO CONTRACTOR UNDER THIS AGREEMENT FOR THE YEAR PREVIOUS TO THE INCIDENT WHICH GAVE CAUSE FOR SUCH LIABILITY.</w:t>
        </w:r>
      </w:ins>
    </w:p>
    <w:p w14:paraId="7F5B5BE7" w14:textId="6EE1B61C" w:rsidR="00F57E85" w:rsidRDefault="00F57E85" w:rsidP="00F57E85">
      <w:pPr>
        <w:spacing w:after="0" w:line="240" w:lineRule="auto"/>
        <w:rPr>
          <w:ins w:id="21" w:author="Author"/>
          <w:rFonts w:ascii="Times New Roman" w:hAnsi="Times New Roman" w:cs="Times New Roman"/>
        </w:rPr>
      </w:pPr>
    </w:p>
    <w:p w14:paraId="6414407D" w14:textId="5F0C1470" w:rsidR="00F57E85" w:rsidRDefault="00F57E85" w:rsidP="00F57E85">
      <w:pPr>
        <w:spacing w:after="0" w:line="240" w:lineRule="auto"/>
        <w:rPr>
          <w:ins w:id="22" w:author="Author"/>
          <w:rFonts w:ascii="Times New Roman" w:hAnsi="Times New Roman" w:cs="Times New Roman"/>
        </w:rPr>
      </w:pPr>
      <w:ins w:id="23" w:author="Author">
        <w:r>
          <w:rPr>
            <w:rFonts w:ascii="Times New Roman" w:hAnsi="Times New Roman" w:cs="Times New Roman"/>
          </w:rPr>
          <w:t xml:space="preserve">50. </w:t>
        </w:r>
        <w:r w:rsidRPr="00F57E85">
          <w:rPr>
            <w:rFonts w:ascii="Times New Roman" w:hAnsi="Times New Roman" w:cs="Times New Roman"/>
          </w:rPr>
          <w:t xml:space="preserve">All returns shall be subject to the contractor’s return policy at </w:t>
        </w:r>
        <w:r>
          <w:rPr>
            <w:rFonts w:ascii="Times New Roman" w:hAnsi="Times New Roman" w:cs="Times New Roman"/>
          </w:rPr>
          <w:fldChar w:fldCharType="begin"/>
        </w:r>
        <w:r>
          <w:rPr>
            <w:rFonts w:ascii="Times New Roman" w:hAnsi="Times New Roman" w:cs="Times New Roman"/>
          </w:rPr>
          <w:instrText xml:space="preserve"> HYPERLINK "http://</w:instrText>
        </w:r>
        <w:r w:rsidRPr="00F57E85">
          <w:rPr>
            <w:rFonts w:ascii="Times New Roman" w:hAnsi="Times New Roman" w:cs="Times New Roman"/>
          </w:rPr>
          <w:instrText>www.shi.com/returnpolicy</w:instrText>
        </w:r>
        <w:r>
          <w:rPr>
            <w:rFonts w:ascii="Times New Roman" w:hAnsi="Times New Roman" w:cs="Times New Roman"/>
          </w:rPr>
          <w:instrText xml:space="preserve">" </w:instrText>
        </w:r>
        <w:r>
          <w:rPr>
            <w:rFonts w:ascii="Times New Roman" w:hAnsi="Times New Roman" w:cs="Times New Roman"/>
          </w:rPr>
          <w:fldChar w:fldCharType="separate"/>
        </w:r>
        <w:r w:rsidRPr="008433E7">
          <w:rPr>
            <w:rStyle w:val="Hyperlink"/>
            <w:rFonts w:ascii="Times New Roman" w:hAnsi="Times New Roman" w:cs="Times New Roman"/>
          </w:rPr>
          <w:t>www.shi.com/returnpolicy</w:t>
        </w:r>
        <w:r>
          <w:rPr>
            <w:rFonts w:ascii="Times New Roman" w:hAnsi="Times New Roman" w:cs="Times New Roman"/>
          </w:rPr>
          <w:fldChar w:fldCharType="end"/>
        </w:r>
      </w:ins>
    </w:p>
    <w:p w14:paraId="5D0954F7" w14:textId="6D78F330" w:rsidR="00F57E85" w:rsidRDefault="00F57E85" w:rsidP="00F57E85">
      <w:pPr>
        <w:spacing w:after="0" w:line="240" w:lineRule="auto"/>
        <w:rPr>
          <w:ins w:id="24" w:author="Author"/>
          <w:rFonts w:ascii="Times New Roman" w:hAnsi="Times New Roman" w:cs="Times New Roman"/>
        </w:rPr>
      </w:pPr>
    </w:p>
    <w:p w14:paraId="55AB130B" w14:textId="77777777" w:rsidR="00F57E85" w:rsidRPr="00F57E85" w:rsidRDefault="00F57E85" w:rsidP="00F57E85">
      <w:pPr>
        <w:rPr>
          <w:ins w:id="25" w:author="Author"/>
          <w:rFonts w:ascii="Times New Roman" w:hAnsi="Times New Roman" w:cs="Times New Roman"/>
        </w:rPr>
      </w:pPr>
      <w:ins w:id="26" w:author="Author">
        <w:r>
          <w:rPr>
            <w:rFonts w:ascii="Times New Roman" w:hAnsi="Times New Roman" w:cs="Times New Roman"/>
          </w:rPr>
          <w:t xml:space="preserve">51. </w:t>
        </w:r>
        <w:r w:rsidRPr="00F57E85">
          <w:rPr>
            <w:rFonts w:ascii="Times New Roman" w:hAnsi="Times New Roman" w:cs="Times New Roman"/>
          </w:rPr>
          <w:t xml:space="preserve">WARRANTY DISCLAIMER: </w:t>
        </w:r>
      </w:ins>
    </w:p>
    <w:p w14:paraId="541664DC" w14:textId="1F066843" w:rsidR="00F57E85" w:rsidRPr="00F57E85" w:rsidRDefault="00F57E85" w:rsidP="00F57E85">
      <w:pPr>
        <w:spacing w:after="0" w:line="240" w:lineRule="auto"/>
        <w:rPr>
          <w:rFonts w:ascii="Times New Roman" w:eastAsia="Times New Roman" w:hAnsi="Times New Roman" w:cs="Times New Roman"/>
        </w:rPr>
      </w:pPr>
      <w:ins w:id="27" w:author="Author">
        <w:r w:rsidRPr="00F57E85">
          <w:rPr>
            <w:rFonts w:ascii="Times New Roman" w:hAnsi="Times New Roman" w:cs="Times New Roman"/>
          </w:rPr>
          <w:t>EXCEPT AS OTHERWISE EXPRESSLY PROVIDED IN THIS AGREEMENT, CONTRACTOR HEREBY EXPRESSLY DISCLAIMS ALL WARRANTIES EITHER EXPRESS OR IMPLIED, INCLUDING, BUT NOT LIMITED TO, ANY WARRANTY OF MERCHANTABILITY OR FITNESS FOR A PARTICULAR PURPOSE, WARRANTY OF NONINFRINGEMENT, OR ANY WARRANTY RELATING TO THIRD PARTY PRODUCTS.</w:t>
        </w:r>
      </w:ins>
    </w:p>
    <w:p w14:paraId="0716D4D3" w14:textId="77777777" w:rsidR="00F57E85" w:rsidRPr="00F57E85" w:rsidRDefault="00F57E85" w:rsidP="006E4F58">
      <w:pPr>
        <w:spacing w:after="0" w:line="240" w:lineRule="auto"/>
        <w:rPr>
          <w:ins w:id="28" w:author="Author"/>
          <w:rFonts w:ascii="Times New Roman" w:eastAsia="Times New Roman" w:hAnsi="Times New Roman" w:cs="Times New Roman"/>
          <w:b/>
        </w:rPr>
      </w:pPr>
    </w:p>
    <w:p w14:paraId="172A1310" w14:textId="5B6ACEE8" w:rsidR="006E4F58" w:rsidRPr="006E4F58" w:rsidRDefault="00F57E85" w:rsidP="006E4F58">
      <w:pPr>
        <w:spacing w:after="0" w:line="240" w:lineRule="auto"/>
        <w:rPr>
          <w:rFonts w:ascii="Times New Roman" w:eastAsia="Times New Roman" w:hAnsi="Times New Roman" w:cs="Times New Roman"/>
        </w:rPr>
      </w:pPr>
      <w:ins w:id="29" w:author="Author">
        <w:r>
          <w:rPr>
            <w:rFonts w:ascii="Times New Roman" w:eastAsia="Times New Roman" w:hAnsi="Times New Roman" w:cs="Times New Roman"/>
            <w:b/>
          </w:rPr>
          <w:t>52</w:t>
        </w:r>
      </w:ins>
      <w:del w:id="30" w:author="Author">
        <w:r w:rsidR="006E4F58" w:rsidRPr="006E4F58" w:rsidDel="00F57E85">
          <w:rPr>
            <w:rFonts w:ascii="Times New Roman" w:eastAsia="Times New Roman" w:hAnsi="Times New Roman" w:cs="Times New Roman"/>
            <w:b/>
          </w:rPr>
          <w:delText>49</w:delText>
        </w:r>
      </w:del>
      <w:r w:rsidR="006E4F58" w:rsidRPr="006E4F58">
        <w:rPr>
          <w:rFonts w:ascii="Times New Roman" w:eastAsia="Times New Roman" w:hAnsi="Times New Roman" w:cs="Times New Roman"/>
          <w:b/>
        </w:rPr>
        <w:t>.  Work Standards</w:t>
      </w:r>
      <w:r w:rsidR="006E4F58"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2B9078FE"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w:t>
      </w:r>
      <w:ins w:id="31" w:author="Author">
        <w:r w:rsidR="00F57E85">
          <w:rPr>
            <w:rFonts w:ascii="Times New Roman" w:eastAsia="Times New Roman" w:hAnsi="Times New Roman" w:cs="Times New Roman"/>
            <w:b/>
          </w:rPr>
          <w:t>3</w:t>
        </w:r>
      </w:ins>
      <w:del w:id="32" w:author="Author">
        <w:r w:rsidRPr="003418CD" w:rsidDel="00F57E85">
          <w:rPr>
            <w:rFonts w:ascii="Times New Roman" w:eastAsia="Times New Roman" w:hAnsi="Times New Roman" w:cs="Times New Roman"/>
            <w:b/>
          </w:rPr>
          <w:delText>0</w:delText>
        </w:r>
      </w:del>
      <w:r w:rsidRPr="003418CD">
        <w:rPr>
          <w:rFonts w:ascii="Times New Roman" w:eastAsia="Times New Roman" w:hAnsi="Times New Roman" w:cs="Times New Roman"/>
          <w:b/>
        </w:rPr>
        <w:t>.  State Boilerplate Affirmation Clause</w:t>
      </w:r>
      <w:r w:rsidRPr="003418CD">
        <w:rPr>
          <w:rFonts w:ascii="Times New Roman" w:eastAsia="Times New Roman" w:hAnsi="Times New Roman" w:cs="Times New Roman"/>
        </w:rPr>
        <w:t xml:space="preserve">.  I swear or affirm under the penalties of perjury that I have not altered, modified, changed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the </w:t>
      </w:r>
      <w:r w:rsidRPr="003418CD">
        <w:rPr>
          <w:rFonts w:ascii="Times New Roman" w:eastAsia="Times New Roman" w:hAnsi="Times New Roman" w:cs="Times New Roman"/>
          <w:i/>
        </w:rPr>
        <w:t>20</w:t>
      </w:r>
      <w:r w:rsidR="00C25290">
        <w:rPr>
          <w:rFonts w:ascii="Times New Roman" w:eastAsia="Times New Roman" w:hAnsi="Times New Roman" w:cs="Times New Roman"/>
          <w:i/>
        </w:rPr>
        <w:t>21</w:t>
      </w:r>
      <w:r w:rsidRPr="003418CD">
        <w:rPr>
          <w:rFonts w:ascii="Times New Roman" w:eastAsia="Times New Roman" w:hAnsi="Times New Roman" w:cs="Times New Roman"/>
          <w:i/>
        </w:rPr>
        <w:t xml:space="preserve"> </w:t>
      </w:r>
      <w:r w:rsidRPr="003418CD">
        <w:rPr>
          <w:rFonts w:ascii="Times New Roman" w:eastAsia="Times New Roman" w:hAnsi="Times New Roman" w:cs="Times New Roman"/>
        </w:rPr>
        <w:t xml:space="preserve">OAG/ IDOA </w:t>
      </w:r>
      <w:r w:rsidRPr="003418CD">
        <w:rPr>
          <w:rFonts w:ascii="Times New Roman" w:eastAsia="Times New Roman" w:hAnsi="Times New Roman" w:cs="Times New Roman"/>
          <w:i/>
        </w:rPr>
        <w:t>Professional Services Contract Manual</w:t>
      </w:r>
      <w:r>
        <w:rPr>
          <w:rFonts w:ascii="Times New Roman" w:eastAsia="Times New Roman" w:hAnsi="Times New Roman" w:cs="Times New Roman"/>
          <w:i/>
        </w:rPr>
        <w:t xml:space="preserve"> </w:t>
      </w:r>
      <w:r w:rsidRPr="002924D0">
        <w:rPr>
          <w:rFonts w:ascii="Times New Roman" w:eastAsia="Times New Roman" w:hAnsi="Times New Roman" w:cs="Times New Roman"/>
        </w:rPr>
        <w:t>or</w:t>
      </w:r>
      <w:r>
        <w:rPr>
          <w:rFonts w:ascii="Times New Roman" w:eastAsia="Times New Roman" w:hAnsi="Times New Roman" w:cs="Times New Roman"/>
          <w:i/>
        </w:rPr>
        <w:t xml:space="preserve"> </w:t>
      </w:r>
      <w:r w:rsidRPr="00976629">
        <w:rPr>
          <w:rFonts w:ascii="Times New Roman" w:eastAsia="Times New Roman" w:hAnsi="Times New Roman" w:cs="Times New Roman"/>
        </w:rPr>
        <w:t>the</w:t>
      </w:r>
      <w:r>
        <w:rPr>
          <w:rFonts w:ascii="Times New Roman" w:eastAsia="Times New Roman" w:hAnsi="Times New Roman" w:cs="Times New Roman"/>
          <w:i/>
        </w:rPr>
        <w:t xml:space="preserve"> 20</w:t>
      </w:r>
      <w:r w:rsidR="00C25290">
        <w:rPr>
          <w:rFonts w:ascii="Times New Roman" w:eastAsia="Times New Roman" w:hAnsi="Times New Roman" w:cs="Times New Roman"/>
          <w:i/>
        </w:rPr>
        <w:t>21</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33" w:name="_Toc236554576"/>
      <w:r w:rsidRPr="006E4F58">
        <w:rPr>
          <w:rFonts w:ascii="Times New Roman" w:eastAsia="Times New Roman" w:hAnsi="Times New Roman" w:cs="Times New Roman"/>
          <w:b/>
        </w:rPr>
        <w:lastRenderedPageBreak/>
        <w:t>Non-Collusion and Acceptance</w:t>
      </w:r>
      <w:bookmarkEnd w:id="33"/>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22" w:history="1">
        <w:r w:rsidRPr="003C6A0D">
          <w:rPr>
            <w:rFonts w:ascii="Times New Roman" w:eastAsia="MS Mincho" w:hAnsi="Times New Roman" w:cs="Times New Roman"/>
            <w:bCs/>
            <w:color w:val="0563C1"/>
            <w:u w:val="single"/>
            <w:lang w:eastAsia="ja-JP"/>
          </w:rPr>
          <w:t>https://fs.gmis.in.gov/psp/guest/SUPPLIER/ERP/c/SOI_CUSTOM_APPS.SOI_PUBLIC_CNTRCTS.GBL</w:t>
        </w:r>
      </w:hyperlink>
      <w:r w:rsidRPr="003C6A0D">
        <w:rPr>
          <w:rFonts w:ascii="Times New Roman" w:eastAsia="MS Mincho" w:hAnsi="Times New Roman" w:cs="Times New Roman"/>
          <w:bCs/>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77777777" w:rsidR="00F0508A" w:rsidRPr="00F0508A" w:rsidRDefault="00087CFF" w:rsidP="00F0508A">
      <w:pPr>
        <w:spacing w:after="0" w:line="240" w:lineRule="auto"/>
        <w:rPr>
          <w:rFonts w:ascii="Times New Roman" w:eastAsia="Times New Roman" w:hAnsi="Times New Roman" w:cs="Times New Roman"/>
        </w:rPr>
      </w:pPr>
      <w:r w:rsidRPr="00087CFF">
        <w:rPr>
          <w:rFonts w:ascii="Times New Roman" w:eastAsia="Times New Roman" w:hAnsi="Times New Roman" w:cs="Times New Roman"/>
        </w:rPr>
        <w:t>Lesley A. Crane</w:t>
      </w:r>
      <w:r w:rsidR="00F0508A" w:rsidRPr="00F0508A">
        <w:rPr>
          <w:rFonts w:ascii="Times New Roman" w:eastAsia="Times New Roman" w:hAnsi="Times New Roman" w:cs="Times New Roman"/>
        </w:rPr>
        <w:t>, Commissioner</w:t>
      </w:r>
      <w:r>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Date:________________________________ </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Theodore E. Rokita,</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2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6" w:author="Author" w:initials="A">
    <w:p w14:paraId="361FFA5A" w14:textId="6C415631" w:rsidR="00F57E85" w:rsidRDefault="00F57E85">
      <w:pPr>
        <w:pStyle w:val="CommentText"/>
      </w:pPr>
      <w:r>
        <w:rPr>
          <w:rStyle w:val="CommentReference"/>
        </w:rPr>
        <w:annotationRef/>
      </w:r>
      <w:r>
        <w:t>Please note that SHI does have an umbrella policy of $15M that can be used to cover this gap</w:t>
      </w:r>
    </w:p>
  </w:comment>
  <w:comment w:id="9" w:author="Author" w:initials="A">
    <w:p w14:paraId="5A5FEC26" w14:textId="30DF23EF" w:rsidR="00F57E85" w:rsidRDefault="00F57E85">
      <w:pPr>
        <w:pStyle w:val="CommentText"/>
      </w:pPr>
      <w:r>
        <w:rPr>
          <w:rStyle w:val="CommentReference"/>
        </w:rPr>
        <w:annotationRef/>
      </w:r>
      <w:r>
        <w:t>Please note that SHI does have an umbrella policy of $15M that can be used to cover this gap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61FFA5A" w15:done="0"/>
  <w15:commentEx w15:paraId="5A5FEC2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61FFA5A" w16cid:durableId="25E47D5F"/>
  <w16cid:commentId w16cid:paraId="5A5FEC26" w16cid:durableId="25E47DB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E11FE2" w14:textId="77777777" w:rsidR="006038A8" w:rsidRDefault="006038A8" w:rsidP="00C96F20">
      <w:pPr>
        <w:spacing w:after="0" w:line="240" w:lineRule="auto"/>
      </w:pPr>
      <w:r>
        <w:separator/>
      </w:r>
    </w:p>
  </w:endnote>
  <w:endnote w:type="continuationSeparator" w:id="0">
    <w:p w14:paraId="2AA976AD" w14:textId="77777777" w:rsidR="006038A8" w:rsidRDefault="006038A8"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172A1340" w14:textId="3972B8F1" w:rsidR="00AA11FE" w:rsidRPr="00C96F20" w:rsidRDefault="001579A3">
    <w:pPr>
      <w:pStyle w:val="Footer"/>
      <w:rPr>
        <w:sz w:val="20"/>
        <w:szCs w:val="20"/>
      </w:rPr>
    </w:pPr>
    <w:r>
      <w:rPr>
        <w:sz w:val="20"/>
        <w:szCs w:val="20"/>
      </w:rPr>
      <w:t>0</w:t>
    </w:r>
    <w:r w:rsidR="009201DF">
      <w:rPr>
        <w:sz w:val="20"/>
        <w:szCs w:val="20"/>
      </w:rPr>
      <w:t>4</w:t>
    </w:r>
    <w:r>
      <w:rPr>
        <w:sz w:val="20"/>
        <w:szCs w:val="20"/>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B53D81" w14:textId="77777777" w:rsidR="006038A8" w:rsidRDefault="006038A8" w:rsidP="00C96F20">
      <w:pPr>
        <w:spacing w:after="0" w:line="240" w:lineRule="auto"/>
      </w:pPr>
      <w:r>
        <w:separator/>
      </w:r>
    </w:p>
  </w:footnote>
  <w:footnote w:type="continuationSeparator" w:id="0">
    <w:p w14:paraId="0FE2C77D" w14:textId="77777777" w:rsidR="006038A8" w:rsidRDefault="006038A8"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87CFF"/>
    <w:rsid w:val="00094DA4"/>
    <w:rsid w:val="000A5FFB"/>
    <w:rsid w:val="000B1321"/>
    <w:rsid w:val="00105774"/>
    <w:rsid w:val="00111FBC"/>
    <w:rsid w:val="00153DAC"/>
    <w:rsid w:val="001579A3"/>
    <w:rsid w:val="001739B8"/>
    <w:rsid w:val="00187140"/>
    <w:rsid w:val="00196CC0"/>
    <w:rsid w:val="00202E37"/>
    <w:rsid w:val="00206A95"/>
    <w:rsid w:val="0025187C"/>
    <w:rsid w:val="00260DA0"/>
    <w:rsid w:val="00291E2A"/>
    <w:rsid w:val="002A617D"/>
    <w:rsid w:val="002B190C"/>
    <w:rsid w:val="002E3E1F"/>
    <w:rsid w:val="002F2B6B"/>
    <w:rsid w:val="00344D68"/>
    <w:rsid w:val="00363E42"/>
    <w:rsid w:val="003A027C"/>
    <w:rsid w:val="003E024F"/>
    <w:rsid w:val="003E4E84"/>
    <w:rsid w:val="003E6C08"/>
    <w:rsid w:val="00413DA7"/>
    <w:rsid w:val="00445F9E"/>
    <w:rsid w:val="00497D2B"/>
    <w:rsid w:val="004B543A"/>
    <w:rsid w:val="004C48C7"/>
    <w:rsid w:val="004C5800"/>
    <w:rsid w:val="004D718B"/>
    <w:rsid w:val="00506D5C"/>
    <w:rsid w:val="00512F1D"/>
    <w:rsid w:val="0052585E"/>
    <w:rsid w:val="00552EFB"/>
    <w:rsid w:val="00572EFD"/>
    <w:rsid w:val="00573ED0"/>
    <w:rsid w:val="00597B1B"/>
    <w:rsid w:val="005B3DEB"/>
    <w:rsid w:val="005C7741"/>
    <w:rsid w:val="005F0D6B"/>
    <w:rsid w:val="006038A8"/>
    <w:rsid w:val="00611680"/>
    <w:rsid w:val="006157BA"/>
    <w:rsid w:val="00617E36"/>
    <w:rsid w:val="00623E6B"/>
    <w:rsid w:val="00657CD7"/>
    <w:rsid w:val="00674611"/>
    <w:rsid w:val="00675C15"/>
    <w:rsid w:val="006A0226"/>
    <w:rsid w:val="006B02DF"/>
    <w:rsid w:val="006E4F58"/>
    <w:rsid w:val="006F3B5E"/>
    <w:rsid w:val="006F516E"/>
    <w:rsid w:val="007145B5"/>
    <w:rsid w:val="007412B2"/>
    <w:rsid w:val="007645D6"/>
    <w:rsid w:val="007702FE"/>
    <w:rsid w:val="00782C06"/>
    <w:rsid w:val="007A3C99"/>
    <w:rsid w:val="007D3AD3"/>
    <w:rsid w:val="007F284D"/>
    <w:rsid w:val="007F468B"/>
    <w:rsid w:val="00832BC2"/>
    <w:rsid w:val="00833B43"/>
    <w:rsid w:val="008C1ADE"/>
    <w:rsid w:val="008F7BF8"/>
    <w:rsid w:val="00902E76"/>
    <w:rsid w:val="009201DF"/>
    <w:rsid w:val="00922B2E"/>
    <w:rsid w:val="00946970"/>
    <w:rsid w:val="00960CD4"/>
    <w:rsid w:val="00985F5A"/>
    <w:rsid w:val="009C3620"/>
    <w:rsid w:val="00A222CE"/>
    <w:rsid w:val="00A654E9"/>
    <w:rsid w:val="00AA11FE"/>
    <w:rsid w:val="00AA3DDD"/>
    <w:rsid w:val="00AA6E84"/>
    <w:rsid w:val="00AD2E37"/>
    <w:rsid w:val="00AD39F3"/>
    <w:rsid w:val="00AF3B2B"/>
    <w:rsid w:val="00AF4974"/>
    <w:rsid w:val="00B50BE2"/>
    <w:rsid w:val="00B51514"/>
    <w:rsid w:val="00C05BE2"/>
    <w:rsid w:val="00C25290"/>
    <w:rsid w:val="00C27C59"/>
    <w:rsid w:val="00C82C5D"/>
    <w:rsid w:val="00C96F20"/>
    <w:rsid w:val="00CE104A"/>
    <w:rsid w:val="00CF5CA3"/>
    <w:rsid w:val="00D0184B"/>
    <w:rsid w:val="00D16C15"/>
    <w:rsid w:val="00D225EE"/>
    <w:rsid w:val="00D4443D"/>
    <w:rsid w:val="00D515C5"/>
    <w:rsid w:val="00D574E0"/>
    <w:rsid w:val="00D67CFA"/>
    <w:rsid w:val="00DA3AAA"/>
    <w:rsid w:val="00DC6E9A"/>
    <w:rsid w:val="00E06386"/>
    <w:rsid w:val="00E10ABB"/>
    <w:rsid w:val="00E24805"/>
    <w:rsid w:val="00E2778B"/>
    <w:rsid w:val="00E86D51"/>
    <w:rsid w:val="00E93E1F"/>
    <w:rsid w:val="00EF309B"/>
    <w:rsid w:val="00F04B4C"/>
    <w:rsid w:val="00F0508A"/>
    <w:rsid w:val="00F2585D"/>
    <w:rsid w:val="00F4772B"/>
    <w:rsid w:val="00F57E85"/>
    <w:rsid w:val="00F72519"/>
    <w:rsid w:val="00F970EE"/>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 w:type="character" w:styleId="UnresolvedMention">
    <w:name w:val="Unresolved Mention"/>
    <w:basedOn w:val="DefaultParagraphFont"/>
    <w:uiPriority w:val="99"/>
    <w:semiHidden/>
    <w:unhideWhenUsed/>
    <w:rsid w:val="00F57E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 w:id="183271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ndianaveteranspreference@idoa.IN.gov" TargetMode="External"/><Relationship Id="rId18"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yperlink" Target="http://www.in.gov/idoa/mwbe/payaudit.htm" TargetMode="External"/><Relationship Id="rId7" Type="http://schemas.openxmlformats.org/officeDocument/2006/relationships/webSettings" Target="webSettings.xml"/><Relationship Id="rId12" Type="http://schemas.openxmlformats.org/officeDocument/2006/relationships/hyperlink" Target="mailto:" TargetMode="External"/><Relationship Id="rId17" Type="http://schemas.microsoft.com/office/2011/relationships/commentsExtended" Target="commentsExtended.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mailto:MWBECompliance@idoa.IN.go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dianaVeteransPreference@idoa.IN.gov"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in.gov/iot/2394.htm" TargetMode="External"/><Relationship Id="rId23" Type="http://schemas.openxmlformats.org/officeDocument/2006/relationships/footer" Target="footer1.xml"/><Relationship Id="rId10" Type="http://schemas.openxmlformats.org/officeDocument/2006/relationships/hyperlink" Target="http://www.in.gov/ig/" TargetMode="External"/><Relationship Id="rId19" Type="http://schemas.openxmlformats.org/officeDocument/2006/relationships/hyperlink" Target="mailto:MWBECompliance@idoa.IN.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n.gov/idoa/mwbe/payaudit.htm" TargetMode="External"/><Relationship Id="rId22" Type="http://schemas.openxmlformats.org/officeDocument/2006/relationships/hyperlink" Target="https://fs.gmis.in.gov/psp/guest/SUPPLIER/ERP/c/SOI_CUSTOM_APPS.SOI_PUBLIC_CNTRCTS.GB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19780DBC1AE034F9E8E12D0CEA563DC" ma:contentTypeVersion="5" ma:contentTypeDescription="Create a new document." ma:contentTypeScope="" ma:versionID="5ecbdc7daaf2d246c479bbcbbc3397a9">
  <xsd:schema xmlns:xsd="http://www.w3.org/2001/XMLSchema" xmlns:xs="http://www.w3.org/2001/XMLSchema" xmlns:p="http://schemas.microsoft.com/office/2006/metadata/properties" xmlns:ns2="cd5b70c1-fe2d-483e-aa81-d639a6f2b292" targetNamespace="http://schemas.microsoft.com/office/2006/metadata/properties" ma:root="true" ma:fieldsID="65374bb06322201f9cc23ef6938dfbff" ns2:_="">
    <xsd:import namespace="cd5b70c1-fe2d-483e-aa81-d639a6f2b29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5b70c1-fe2d-483e-aa81-d639a6f2b2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9A661B-3B9A-4170-8DF1-0EF1E8CA673C}">
  <ds:schemaRefs>
    <ds:schemaRef ds:uri="http://schemas.microsoft.com/sharepoint/v3/contenttype/forms"/>
  </ds:schemaRefs>
</ds:datastoreItem>
</file>

<file path=customXml/itemProps2.xml><?xml version="1.0" encoding="utf-8"?>
<ds:datastoreItem xmlns:ds="http://schemas.openxmlformats.org/officeDocument/2006/customXml" ds:itemID="{9A7AB967-EC44-49B0-BDBD-56F6413C21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5216326-D122-4431-AE63-1D18A6E90C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5b70c1-fe2d-483e-aa81-d639a6f2b2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8263</Words>
  <Characters>47103</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2022-03-22T21:00:00Z</dcterms:created>
  <dcterms:modified xsi:type="dcterms:W3CDTF">2022-03-22T21:00:00Z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0x010100319780DBC1AE034F9E8E12D0CEA563DC</vt:lpwstr>
  </property>
</Properties>
</file>